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83" w:rsidRPr="007C5AE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5AE3">
        <w:rPr>
          <w:rFonts w:ascii="Times New Roman" w:hAnsi="Times New Roman" w:cs="Times New Roman"/>
          <w:sz w:val="24"/>
          <w:szCs w:val="24"/>
        </w:rPr>
        <w:t>Приложени</w:t>
      </w:r>
      <w:r w:rsidR="00937533" w:rsidRPr="007C5AE3">
        <w:rPr>
          <w:rFonts w:ascii="Times New Roman" w:hAnsi="Times New Roman" w:cs="Times New Roman"/>
          <w:sz w:val="24"/>
          <w:szCs w:val="24"/>
        </w:rPr>
        <w:t xml:space="preserve">е № </w:t>
      </w:r>
      <w:r w:rsidR="00420E35" w:rsidRPr="007C5AE3">
        <w:rPr>
          <w:rFonts w:ascii="Times New Roman" w:hAnsi="Times New Roman" w:cs="Times New Roman"/>
          <w:sz w:val="24"/>
          <w:szCs w:val="24"/>
        </w:rPr>
        <w:t>1</w:t>
      </w:r>
    </w:p>
    <w:p w:rsidR="00C41127" w:rsidRPr="007C5AE3" w:rsidRDefault="00C41127" w:rsidP="00937533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</w:p>
    <w:p w:rsidR="00420E35" w:rsidRPr="007C5AE3" w:rsidRDefault="00420E35" w:rsidP="008B6BB7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К</w:t>
      </w:r>
      <w:r w:rsidR="0029415E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8B6BB7" w:rsidRPr="007C5AE3">
        <w:rPr>
          <w:rFonts w:ascii="Times New Roman" w:hAnsi="Times New Roman" w:cs="Times New Roman"/>
          <w:sz w:val="24"/>
          <w:szCs w:val="24"/>
        </w:rPr>
        <w:t>Постановлени</w:t>
      </w:r>
      <w:r w:rsidRPr="007C5AE3">
        <w:rPr>
          <w:rFonts w:ascii="Times New Roman" w:hAnsi="Times New Roman" w:cs="Times New Roman"/>
          <w:sz w:val="24"/>
          <w:szCs w:val="24"/>
        </w:rPr>
        <w:t xml:space="preserve">ю </w:t>
      </w:r>
      <w:r w:rsidR="0029415E" w:rsidRPr="007C5AE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8B6BB7" w:rsidRPr="007C5AE3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Катав-Ивановского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 м</w:t>
      </w:r>
      <w:r w:rsidRPr="007C5AE3">
        <w:rPr>
          <w:rFonts w:ascii="Times New Roman" w:hAnsi="Times New Roman" w:cs="Times New Roman"/>
          <w:sz w:val="24"/>
          <w:szCs w:val="24"/>
        </w:rPr>
        <w:t>униципального района</w:t>
      </w:r>
    </w:p>
    <w:p w:rsidR="004551D8" w:rsidRPr="007C5AE3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5AE3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7C5AE3">
        <w:rPr>
          <w:rFonts w:ascii="Times New Roman" w:hAnsi="Times New Roman" w:cs="Times New Roman"/>
          <w:sz w:val="24"/>
          <w:szCs w:val="24"/>
        </w:rPr>
        <w:t>«</w:t>
      </w:r>
      <w:r w:rsidR="00511445">
        <w:rPr>
          <w:rFonts w:ascii="Times New Roman" w:hAnsi="Times New Roman" w:cs="Times New Roman"/>
          <w:sz w:val="24"/>
          <w:szCs w:val="24"/>
        </w:rPr>
        <w:t xml:space="preserve"> </w:t>
      </w:r>
      <w:r w:rsidR="00FA563A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="0074139D">
        <w:rPr>
          <w:rFonts w:ascii="Times New Roman" w:hAnsi="Times New Roman" w:cs="Times New Roman"/>
          <w:sz w:val="24"/>
          <w:szCs w:val="24"/>
        </w:rPr>
        <w:t xml:space="preserve"> </w:t>
      </w:r>
      <w:r w:rsidRPr="007C5AE3">
        <w:rPr>
          <w:rFonts w:ascii="Times New Roman" w:hAnsi="Times New Roman" w:cs="Times New Roman"/>
          <w:sz w:val="24"/>
          <w:szCs w:val="24"/>
        </w:rPr>
        <w:t>»</w:t>
      </w:r>
      <w:r w:rsidR="00CD25F4">
        <w:rPr>
          <w:rFonts w:ascii="Times New Roman" w:hAnsi="Times New Roman" w:cs="Times New Roman"/>
          <w:sz w:val="24"/>
          <w:szCs w:val="24"/>
        </w:rPr>
        <w:t xml:space="preserve">    </w:t>
      </w:r>
      <w:r w:rsidR="00FA563A">
        <w:rPr>
          <w:rFonts w:ascii="Times New Roman" w:hAnsi="Times New Roman" w:cs="Times New Roman"/>
          <w:sz w:val="24"/>
          <w:szCs w:val="24"/>
        </w:rPr>
        <w:t>10</w:t>
      </w:r>
      <w:r w:rsidR="00511445">
        <w:rPr>
          <w:rFonts w:ascii="Times New Roman" w:hAnsi="Times New Roman" w:cs="Times New Roman"/>
          <w:sz w:val="24"/>
          <w:szCs w:val="24"/>
        </w:rPr>
        <w:t xml:space="preserve">  </w:t>
      </w:r>
      <w:r w:rsidR="00CD25F4">
        <w:rPr>
          <w:rFonts w:ascii="Times New Roman" w:hAnsi="Times New Roman" w:cs="Times New Roman"/>
          <w:sz w:val="24"/>
          <w:szCs w:val="24"/>
        </w:rPr>
        <w:t xml:space="preserve">   </w:t>
      </w:r>
      <w:r w:rsidR="008C253F" w:rsidRPr="007C5AE3">
        <w:rPr>
          <w:rFonts w:ascii="Times New Roman" w:hAnsi="Times New Roman" w:cs="Times New Roman"/>
          <w:sz w:val="24"/>
          <w:szCs w:val="24"/>
        </w:rPr>
        <w:t xml:space="preserve"> 20</w:t>
      </w:r>
      <w:r w:rsidR="00511445">
        <w:rPr>
          <w:rFonts w:ascii="Times New Roman" w:hAnsi="Times New Roman" w:cs="Times New Roman"/>
          <w:sz w:val="24"/>
          <w:szCs w:val="24"/>
        </w:rPr>
        <w:t>20</w:t>
      </w:r>
      <w:r w:rsidRPr="007C5AE3">
        <w:rPr>
          <w:rFonts w:ascii="Times New Roman" w:hAnsi="Times New Roman" w:cs="Times New Roman"/>
          <w:sz w:val="24"/>
          <w:szCs w:val="24"/>
        </w:rPr>
        <w:t xml:space="preserve"> г.</w:t>
      </w:r>
      <w:r w:rsidR="00CD25F4">
        <w:rPr>
          <w:rFonts w:ascii="Times New Roman" w:hAnsi="Times New Roman" w:cs="Times New Roman"/>
          <w:sz w:val="24"/>
          <w:szCs w:val="24"/>
        </w:rPr>
        <w:t xml:space="preserve"> </w:t>
      </w:r>
      <w:r w:rsidR="00511445">
        <w:rPr>
          <w:rFonts w:ascii="Times New Roman" w:hAnsi="Times New Roman" w:cs="Times New Roman"/>
          <w:sz w:val="24"/>
          <w:szCs w:val="24"/>
        </w:rPr>
        <w:t xml:space="preserve">   </w:t>
      </w:r>
      <w:r w:rsidRPr="007C5AE3">
        <w:rPr>
          <w:rFonts w:ascii="Times New Roman" w:hAnsi="Times New Roman" w:cs="Times New Roman"/>
          <w:sz w:val="24"/>
          <w:szCs w:val="24"/>
        </w:rPr>
        <w:t xml:space="preserve"> №</w:t>
      </w:r>
      <w:r w:rsidR="00CD25F4">
        <w:rPr>
          <w:rFonts w:ascii="Times New Roman" w:hAnsi="Times New Roman" w:cs="Times New Roman"/>
          <w:sz w:val="24"/>
          <w:szCs w:val="24"/>
        </w:rPr>
        <w:t xml:space="preserve"> </w:t>
      </w:r>
      <w:r w:rsidR="00FA563A">
        <w:rPr>
          <w:rFonts w:ascii="Times New Roman" w:hAnsi="Times New Roman" w:cs="Times New Roman"/>
          <w:sz w:val="24"/>
          <w:szCs w:val="24"/>
        </w:rPr>
        <w:t>708</w:t>
      </w:r>
    </w:p>
    <w:p w:rsidR="00B204D8" w:rsidRPr="007C5AE3" w:rsidRDefault="00B204D8" w:rsidP="008B6BB7">
      <w:pPr>
        <w:pStyle w:val="ConsPlusNormal"/>
        <w:ind w:left="8789"/>
        <w:jc w:val="both"/>
        <w:rPr>
          <w:sz w:val="24"/>
          <w:szCs w:val="24"/>
        </w:rPr>
      </w:pPr>
    </w:p>
    <w:p w:rsidR="00543912" w:rsidRPr="007C5AE3" w:rsidRDefault="004551D8" w:rsidP="00420E35">
      <w:pPr>
        <w:pStyle w:val="ConsPlusTitle"/>
        <w:tabs>
          <w:tab w:val="left" w:pos="0"/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ПЕРЕЧ</w:t>
      </w:r>
      <w:r w:rsidR="00420E35" w:rsidRPr="007C5AE3">
        <w:rPr>
          <w:rFonts w:ascii="Times New Roman" w:hAnsi="Times New Roman" w:cs="Times New Roman"/>
          <w:sz w:val="24"/>
          <w:szCs w:val="24"/>
        </w:rPr>
        <w:t>Е</w:t>
      </w:r>
      <w:r w:rsidRPr="007C5AE3">
        <w:rPr>
          <w:rFonts w:ascii="Times New Roman" w:hAnsi="Times New Roman" w:cs="Times New Roman"/>
          <w:sz w:val="24"/>
          <w:szCs w:val="24"/>
        </w:rPr>
        <w:t>Н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Ь </w:t>
      </w:r>
      <w:r w:rsidR="0062251E" w:rsidRPr="007C5AE3">
        <w:rPr>
          <w:rFonts w:ascii="Times New Roman" w:hAnsi="Times New Roman" w:cs="Times New Roman"/>
          <w:sz w:val="24"/>
          <w:szCs w:val="24"/>
        </w:rPr>
        <w:t>МУНИЦИПАЛЬНОГО</w:t>
      </w:r>
      <w:r w:rsidR="00543912" w:rsidRPr="007C5AE3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62251E" w:rsidRPr="007C5AE3">
        <w:rPr>
          <w:rFonts w:ascii="Times New Roman" w:hAnsi="Times New Roman" w:cs="Times New Roman"/>
          <w:sz w:val="24"/>
          <w:szCs w:val="24"/>
        </w:rPr>
        <w:t>КАТАВ</w:t>
      </w:r>
      <w:r w:rsidR="0029415E" w:rsidRPr="007C5AE3">
        <w:rPr>
          <w:rFonts w:ascii="Times New Roman" w:hAnsi="Times New Roman" w:cs="Times New Roman"/>
          <w:sz w:val="24"/>
          <w:szCs w:val="24"/>
        </w:rPr>
        <w:t>-</w:t>
      </w:r>
      <w:r w:rsidR="0062251E" w:rsidRPr="007C5AE3">
        <w:rPr>
          <w:rFonts w:ascii="Times New Roman" w:hAnsi="Times New Roman" w:cs="Times New Roman"/>
          <w:sz w:val="24"/>
          <w:szCs w:val="24"/>
        </w:rPr>
        <w:t>ИВАНОВСКОГО МУНИЦИПАЛЬНОГО РАЙОНА</w:t>
      </w:r>
      <w:r w:rsidRPr="007C5AE3">
        <w:rPr>
          <w:rFonts w:ascii="Times New Roman" w:hAnsi="Times New Roman" w:cs="Times New Roman"/>
          <w:sz w:val="24"/>
          <w:szCs w:val="24"/>
        </w:rPr>
        <w:t xml:space="preserve">, ПРЕДНАЗНАЧЕННОГО ДЛЯ ПРЕДОСТАВЛЕНИЯ ВО ВЛАДЕНИЕ И (ИЛИ) </w:t>
      </w:r>
      <w:r w:rsidR="00872D23" w:rsidRPr="007C5AE3">
        <w:rPr>
          <w:rFonts w:ascii="Times New Roman" w:hAnsi="Times New Roman" w:cs="Times New Roman"/>
          <w:sz w:val="24"/>
          <w:szCs w:val="24"/>
        </w:rPr>
        <w:t xml:space="preserve">В </w:t>
      </w:r>
      <w:r w:rsidRPr="007C5AE3">
        <w:rPr>
          <w:rFonts w:ascii="Times New Roman" w:hAnsi="Times New Roman" w:cs="Times New Roman"/>
          <w:sz w:val="24"/>
          <w:szCs w:val="24"/>
        </w:rPr>
        <w:t>ПОЛЬЗОВАНИЕ СУБЪЕКТАМ</w:t>
      </w:r>
      <w:r w:rsidR="00B204D8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Pr="007C5AE3">
        <w:rPr>
          <w:rFonts w:ascii="Times New Roman" w:hAnsi="Times New Roman" w:cs="Times New Roman"/>
          <w:sz w:val="24"/>
          <w:szCs w:val="24"/>
        </w:rPr>
        <w:t>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5139" w:type="dxa"/>
        <w:tblLayout w:type="fixed"/>
        <w:tblLook w:val="04A0" w:firstRow="1" w:lastRow="0" w:firstColumn="1" w:lastColumn="0" w:noHBand="0" w:noVBand="1"/>
      </w:tblPr>
      <w:tblGrid>
        <w:gridCol w:w="562"/>
        <w:gridCol w:w="2098"/>
        <w:gridCol w:w="1843"/>
        <w:gridCol w:w="1842"/>
        <w:gridCol w:w="4395"/>
        <w:gridCol w:w="2126"/>
        <w:gridCol w:w="2273"/>
      </w:tblGrid>
      <w:tr w:rsidR="004C3D72" w:rsidRPr="007C5AE3" w:rsidTr="00C41127">
        <w:trPr>
          <w:trHeight w:val="276"/>
        </w:trPr>
        <w:tc>
          <w:tcPr>
            <w:tcW w:w="562" w:type="dxa"/>
            <w:vMerge w:val="restart"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98" w:type="dxa"/>
            <w:vMerge w:val="restart"/>
          </w:tcPr>
          <w:p w:rsidR="004C3D72" w:rsidRPr="007C5AE3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Адрес (местоположение) объекта </w:t>
            </w:r>
            <w:hyperlink w:anchor="P205" w:history="1">
              <w:r w:rsidRPr="007C5AE3">
                <w:rPr>
                  <w:rFonts w:ascii="Times New Roman" w:hAnsi="Times New Roman" w:cs="Times New Roman"/>
                  <w:sz w:val="20"/>
                </w:rPr>
                <w:t>&lt;</w:t>
              </w:r>
              <w:r w:rsidR="00D806EE" w:rsidRPr="007C5AE3">
                <w:rPr>
                  <w:rFonts w:ascii="Times New Roman" w:hAnsi="Times New Roman" w:cs="Times New Roman"/>
                  <w:sz w:val="20"/>
                </w:rPr>
                <w:t>1</w:t>
              </w:r>
              <w:r w:rsidRPr="007C5AE3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7C5AE3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Вид объекта недвижимости;</w:t>
            </w:r>
          </w:p>
          <w:p w:rsidR="004C3D72" w:rsidRPr="007C5AE3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тип движимого имущества </w:t>
            </w:r>
            <w:hyperlink w:anchor="P209" w:history="1">
              <w:r w:rsidRPr="007C5AE3">
                <w:rPr>
                  <w:rFonts w:ascii="Times New Roman" w:hAnsi="Times New Roman" w:cs="Times New Roman"/>
                  <w:sz w:val="20"/>
                </w:rPr>
                <w:t>&lt;</w:t>
              </w:r>
              <w:r w:rsidR="00D806EE" w:rsidRPr="007C5AE3">
                <w:rPr>
                  <w:rFonts w:ascii="Times New Roman" w:hAnsi="Times New Roman" w:cs="Times New Roman"/>
                  <w:sz w:val="20"/>
                </w:rPr>
                <w:t>2</w:t>
              </w:r>
              <w:r w:rsidRPr="007C5AE3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</w:p>
        </w:tc>
        <w:tc>
          <w:tcPr>
            <w:tcW w:w="1842" w:type="dxa"/>
            <w:vMerge w:val="restart"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</w:t>
            </w:r>
            <w:r w:rsidR="00D806EE" w:rsidRPr="007C5AE3">
              <w:rPr>
                <w:rFonts w:ascii="Times New Roman" w:hAnsi="Times New Roman" w:cs="Times New Roman"/>
                <w:sz w:val="20"/>
              </w:rPr>
              <w:t>аименование объекта учета &lt;3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7C5AE3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Сведения о недвижимом имуществе </w:t>
            </w:r>
          </w:p>
        </w:tc>
      </w:tr>
      <w:tr w:rsidR="004C3D72" w:rsidRPr="007C5AE3" w:rsidTr="00C41127">
        <w:trPr>
          <w:trHeight w:val="276"/>
        </w:trPr>
        <w:tc>
          <w:tcPr>
            <w:tcW w:w="562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4C3D72" w:rsidRPr="007C5AE3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94" w:type="dxa"/>
            <w:gridSpan w:val="3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Основная характеристика объекта недвижимости &lt;</w:t>
            </w:r>
            <w:r w:rsidR="00D806EE" w:rsidRPr="007C5AE3">
              <w:rPr>
                <w:rFonts w:ascii="Times New Roman" w:hAnsi="Times New Roman" w:cs="Times New Roman"/>
                <w:sz w:val="20"/>
              </w:rPr>
              <w:t>4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4C3D72" w:rsidRPr="007C5AE3" w:rsidTr="00C41127">
        <w:trPr>
          <w:trHeight w:val="552"/>
        </w:trPr>
        <w:tc>
          <w:tcPr>
            <w:tcW w:w="562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RPr="007C5AE3" w:rsidTr="00C41127">
        <w:tc>
          <w:tcPr>
            <w:tcW w:w="562" w:type="dxa"/>
          </w:tcPr>
          <w:p w:rsidR="004C3D72" w:rsidRPr="007C5AE3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98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95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6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73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98" w:type="dxa"/>
          </w:tcPr>
          <w:p w:rsidR="002468D3" w:rsidRPr="007C5AE3" w:rsidRDefault="00420E35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ул.Ленина</w:t>
            </w:r>
            <w:proofErr w:type="spellEnd"/>
            <w:r w:rsidR="00921272" w:rsidRPr="007C5AE3">
              <w:rPr>
                <w:rFonts w:ascii="Times New Roman" w:hAnsi="Times New Roman" w:cs="Times New Roman"/>
                <w:sz w:val="20"/>
              </w:rPr>
              <w:t>, д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16</w:t>
            </w:r>
          </w:p>
        </w:tc>
        <w:tc>
          <w:tcPr>
            <w:tcW w:w="1843" w:type="dxa"/>
          </w:tcPr>
          <w:p w:rsidR="002468D3" w:rsidRPr="007C5AE3" w:rsidRDefault="00A963AA" w:rsidP="00420E3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 w:rsidR="00420E35" w:rsidRPr="007C5AE3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842" w:type="dxa"/>
          </w:tcPr>
          <w:p w:rsidR="002468D3" w:rsidRPr="007C5AE3" w:rsidRDefault="00A963AA" w:rsidP="00420E3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</w:t>
            </w:r>
            <w:r w:rsidR="00420E35" w:rsidRPr="007C5AE3">
              <w:rPr>
                <w:rFonts w:ascii="Times New Roman" w:hAnsi="Times New Roman" w:cs="Times New Roman"/>
                <w:sz w:val="20"/>
              </w:rPr>
              <w:t>омещение № 8</w:t>
            </w:r>
          </w:p>
        </w:tc>
        <w:tc>
          <w:tcPr>
            <w:tcW w:w="4395" w:type="dxa"/>
          </w:tcPr>
          <w:p w:rsidR="002468D3" w:rsidRPr="007C5AE3" w:rsidRDefault="00420E35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2273" w:type="dxa"/>
          </w:tcPr>
          <w:p w:rsidR="002468D3" w:rsidRPr="007C5AE3" w:rsidRDefault="00921272" w:rsidP="00921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98" w:type="dxa"/>
          </w:tcPr>
          <w:p w:rsidR="002468D3" w:rsidRPr="007C5AE3" w:rsidRDefault="00921272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д.33</w:t>
            </w:r>
          </w:p>
        </w:tc>
        <w:tc>
          <w:tcPr>
            <w:tcW w:w="1843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2</w:t>
            </w:r>
          </w:p>
        </w:tc>
        <w:tc>
          <w:tcPr>
            <w:tcW w:w="4395" w:type="dxa"/>
          </w:tcPr>
          <w:p w:rsidR="002468D3" w:rsidRPr="007C5AE3" w:rsidRDefault="00A963A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35,6</w:t>
            </w:r>
          </w:p>
        </w:tc>
        <w:tc>
          <w:tcPr>
            <w:tcW w:w="2273" w:type="dxa"/>
          </w:tcPr>
          <w:p w:rsidR="002468D3" w:rsidRPr="007C5AE3" w:rsidRDefault="00A963AA" w:rsidP="00A963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98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д.31А</w:t>
            </w:r>
          </w:p>
        </w:tc>
        <w:tc>
          <w:tcPr>
            <w:tcW w:w="1843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1842" w:type="dxa"/>
          </w:tcPr>
          <w:p w:rsidR="002468D3" w:rsidRPr="007C5AE3" w:rsidRDefault="006C1A5E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Здание </w:t>
            </w:r>
          </w:p>
        </w:tc>
        <w:tc>
          <w:tcPr>
            <w:tcW w:w="4395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154,2</w:t>
            </w:r>
          </w:p>
        </w:tc>
        <w:tc>
          <w:tcPr>
            <w:tcW w:w="2273" w:type="dxa"/>
          </w:tcPr>
          <w:p w:rsidR="002468D3" w:rsidRPr="007C5AE3" w:rsidRDefault="006C1A5E" w:rsidP="006C1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98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д.47</w:t>
            </w:r>
          </w:p>
        </w:tc>
        <w:tc>
          <w:tcPr>
            <w:tcW w:w="1843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2468D3" w:rsidRPr="007C5AE3" w:rsidRDefault="006C1A5E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</w:t>
            </w:r>
            <w:r w:rsidR="002D1C1A" w:rsidRPr="007C5AE3">
              <w:rPr>
                <w:rFonts w:ascii="Times New Roman" w:hAnsi="Times New Roman" w:cs="Times New Roman"/>
                <w:sz w:val="20"/>
              </w:rPr>
              <w:t xml:space="preserve"> 8</w:t>
            </w:r>
          </w:p>
        </w:tc>
        <w:tc>
          <w:tcPr>
            <w:tcW w:w="4395" w:type="dxa"/>
          </w:tcPr>
          <w:p w:rsidR="002468D3" w:rsidRPr="007C5AE3" w:rsidRDefault="002D1C1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2D1C1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19,42</w:t>
            </w:r>
          </w:p>
        </w:tc>
        <w:tc>
          <w:tcPr>
            <w:tcW w:w="2273" w:type="dxa"/>
          </w:tcPr>
          <w:p w:rsidR="002468D3" w:rsidRPr="007C5AE3" w:rsidRDefault="002D1C1A" w:rsidP="002D1C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098" w:type="dxa"/>
          </w:tcPr>
          <w:p w:rsidR="002468D3" w:rsidRPr="007C5AE3" w:rsidRDefault="007613BF" w:rsidP="00CD5E3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ул.К</w:t>
            </w:r>
            <w:proofErr w:type="spellEnd"/>
            <w:r w:rsidR="00CD5E37" w:rsidRPr="007C5AE3">
              <w:rPr>
                <w:rFonts w:ascii="Times New Roman" w:hAnsi="Times New Roman" w:cs="Times New Roman"/>
                <w:sz w:val="20"/>
              </w:rPr>
              <w:t>.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Маркса,д.30стр.1 </w:t>
            </w:r>
          </w:p>
        </w:tc>
        <w:tc>
          <w:tcPr>
            <w:tcW w:w="1843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1842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4395" w:type="dxa"/>
          </w:tcPr>
          <w:p w:rsidR="002468D3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110,8</w:t>
            </w:r>
          </w:p>
        </w:tc>
        <w:tc>
          <w:tcPr>
            <w:tcW w:w="2273" w:type="dxa"/>
          </w:tcPr>
          <w:p w:rsidR="002468D3" w:rsidRPr="007C5AE3" w:rsidRDefault="007613BF" w:rsidP="007613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7613BF" w:rsidRPr="007C5AE3" w:rsidTr="00C41127">
        <w:tc>
          <w:tcPr>
            <w:tcW w:w="562" w:type="dxa"/>
          </w:tcPr>
          <w:p w:rsidR="007613BF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098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д.47</w:t>
            </w:r>
          </w:p>
        </w:tc>
        <w:tc>
          <w:tcPr>
            <w:tcW w:w="1843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7613BF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9</w:t>
            </w:r>
          </w:p>
        </w:tc>
        <w:tc>
          <w:tcPr>
            <w:tcW w:w="4395" w:type="dxa"/>
          </w:tcPr>
          <w:p w:rsidR="007613BF" w:rsidRPr="007C5AE3" w:rsidRDefault="007613BF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613BF" w:rsidRPr="007C5AE3" w:rsidRDefault="007613BF" w:rsidP="007613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19,62</w:t>
            </w:r>
          </w:p>
        </w:tc>
        <w:tc>
          <w:tcPr>
            <w:tcW w:w="2273" w:type="dxa"/>
          </w:tcPr>
          <w:p w:rsidR="007613BF" w:rsidRPr="007C5AE3" w:rsidRDefault="007613BF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113556" w:rsidRPr="007C5AE3" w:rsidTr="00C41127">
        <w:tc>
          <w:tcPr>
            <w:tcW w:w="562" w:type="dxa"/>
          </w:tcPr>
          <w:p w:rsidR="00113556" w:rsidRPr="007C5AE3" w:rsidRDefault="0011355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98" w:type="dxa"/>
          </w:tcPr>
          <w:p w:rsidR="00113556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д.47</w:t>
            </w:r>
          </w:p>
          <w:p w:rsidR="006C30F2" w:rsidRPr="007C5AE3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10</w:t>
            </w:r>
          </w:p>
        </w:tc>
        <w:tc>
          <w:tcPr>
            <w:tcW w:w="4395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113556" w:rsidRPr="007C5AE3" w:rsidRDefault="00113556" w:rsidP="00113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18,95</w:t>
            </w:r>
          </w:p>
        </w:tc>
        <w:tc>
          <w:tcPr>
            <w:tcW w:w="2273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113556" w:rsidRPr="007C5AE3" w:rsidTr="00C41127">
        <w:tc>
          <w:tcPr>
            <w:tcW w:w="562" w:type="dxa"/>
          </w:tcPr>
          <w:p w:rsidR="00113556" w:rsidRPr="007C5AE3" w:rsidRDefault="0011355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2098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6</w:t>
            </w:r>
          </w:p>
        </w:tc>
        <w:tc>
          <w:tcPr>
            <w:tcW w:w="4395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5,7</w:t>
            </w:r>
          </w:p>
        </w:tc>
        <w:tc>
          <w:tcPr>
            <w:tcW w:w="2273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8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B1F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8,9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10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33,9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11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28,9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13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9B1FA9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12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801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  <w:r w:rsidR="00801DB4" w:rsidRPr="007C5AE3">
              <w:rPr>
                <w:rFonts w:ascii="Times New Roman" w:hAnsi="Times New Roman" w:cs="Times New Roman"/>
                <w:sz w:val="20"/>
              </w:rPr>
              <w:t>,7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098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ул.Полевая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д.46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Гараж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Гаражный бокс (литер Ж)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43,2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098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д.47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5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19,02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2098" w:type="dxa"/>
          </w:tcPr>
          <w:p w:rsidR="00C41127" w:rsidRPr="007C5AE3" w:rsidRDefault="00801DB4" w:rsidP="00F60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ул.Дм.Тараканова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д.47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4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18,57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098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</w:p>
          <w:p w:rsidR="00267B2F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ул.Красная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15</w:t>
            </w:r>
          </w:p>
        </w:tc>
        <w:tc>
          <w:tcPr>
            <w:tcW w:w="1843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267B2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267B2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10 000</w:t>
            </w:r>
          </w:p>
        </w:tc>
        <w:tc>
          <w:tcPr>
            <w:tcW w:w="2273" w:type="dxa"/>
          </w:tcPr>
          <w:p w:rsidR="00801DB4" w:rsidRPr="007C5AE3" w:rsidRDefault="00267B2F" w:rsidP="00E053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</w:t>
            </w:r>
            <w:r w:rsidR="00E053D1" w:rsidRPr="007C5AE3">
              <w:rPr>
                <w:rFonts w:ascii="Times New Roman" w:hAnsi="Times New Roman" w:cs="Times New Roman"/>
                <w:sz w:val="20"/>
              </w:rPr>
              <w:t>в</w:t>
            </w:r>
            <w:r w:rsidRPr="007C5AE3">
              <w:rPr>
                <w:rFonts w:ascii="Times New Roman" w:hAnsi="Times New Roman" w:cs="Times New Roman"/>
                <w:sz w:val="20"/>
              </w:rPr>
              <w:t>.</w:t>
            </w:r>
            <w:r w:rsidR="00E053D1" w:rsidRPr="007C5AE3">
              <w:rPr>
                <w:rFonts w:ascii="Times New Roman" w:hAnsi="Times New Roman" w:cs="Times New Roman"/>
                <w:sz w:val="20"/>
              </w:rPr>
              <w:t>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098" w:type="dxa"/>
          </w:tcPr>
          <w:p w:rsidR="00333D39" w:rsidRPr="007C5AE3" w:rsidRDefault="00333D39" w:rsidP="00CD5E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Катав-Ивановский район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п.Лемеза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ул.Школьная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>, 1Б</w:t>
            </w:r>
          </w:p>
        </w:tc>
        <w:tc>
          <w:tcPr>
            <w:tcW w:w="1843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5 000</w:t>
            </w:r>
          </w:p>
        </w:tc>
        <w:tc>
          <w:tcPr>
            <w:tcW w:w="2273" w:type="dxa"/>
          </w:tcPr>
          <w:p w:rsidR="00801DB4" w:rsidRPr="007C5AE3" w:rsidRDefault="00333D39" w:rsidP="00333D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2098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Катав-Ивановский район </w:t>
            </w: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с.Верх-Катавка</w:t>
            </w:r>
            <w:proofErr w:type="spellEnd"/>
            <w:r w:rsidRPr="007C5AE3">
              <w:rPr>
                <w:rFonts w:ascii="Times New Roman" w:hAnsi="Times New Roman" w:cs="Times New Roman"/>
                <w:sz w:val="20"/>
              </w:rPr>
              <w:t xml:space="preserve">, ул.Набережная,25 </w:t>
            </w:r>
          </w:p>
        </w:tc>
        <w:tc>
          <w:tcPr>
            <w:tcW w:w="1843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50 000</w:t>
            </w:r>
          </w:p>
        </w:tc>
        <w:tc>
          <w:tcPr>
            <w:tcW w:w="2273" w:type="dxa"/>
          </w:tcPr>
          <w:p w:rsidR="00801DB4" w:rsidRPr="007C5AE3" w:rsidRDefault="00333D39" w:rsidP="00333D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  <w:tr w:rsidR="0074139D" w:rsidRPr="007C5AE3" w:rsidTr="00C41127">
        <w:tc>
          <w:tcPr>
            <w:tcW w:w="562" w:type="dxa"/>
          </w:tcPr>
          <w:p w:rsidR="0074139D" w:rsidRPr="007C5AE3" w:rsidRDefault="0074139D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098" w:type="dxa"/>
          </w:tcPr>
          <w:p w:rsidR="0074139D" w:rsidRDefault="0074139D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г.Катав-Ивановск</w:t>
            </w:r>
            <w:proofErr w:type="spellEnd"/>
          </w:p>
          <w:p w:rsidR="0074139D" w:rsidRPr="007C5AE3" w:rsidRDefault="0074139D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ул.Нагорная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68А</w:t>
            </w:r>
          </w:p>
        </w:tc>
        <w:tc>
          <w:tcPr>
            <w:tcW w:w="1843" w:type="dxa"/>
          </w:tcPr>
          <w:p w:rsidR="0074139D" w:rsidRPr="007C5AE3" w:rsidRDefault="0074139D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74139D" w:rsidRPr="007C5AE3" w:rsidRDefault="0074139D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74139D" w:rsidRPr="007C5AE3" w:rsidRDefault="0074139D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4139D" w:rsidRPr="007C5AE3" w:rsidRDefault="0074139D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2 664</w:t>
            </w:r>
          </w:p>
        </w:tc>
        <w:tc>
          <w:tcPr>
            <w:tcW w:w="2273" w:type="dxa"/>
          </w:tcPr>
          <w:p w:rsidR="0074139D" w:rsidRPr="007C5AE3" w:rsidRDefault="0074139D" w:rsidP="00333D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</w:p>
        </w:tc>
      </w:tr>
    </w:tbl>
    <w:p w:rsidR="008468DB" w:rsidRPr="007C5AE3" w:rsidRDefault="008468DB">
      <w:pPr>
        <w:pStyle w:val="ConsPlusNormal"/>
        <w:jc w:val="both"/>
        <w:rPr>
          <w:sz w:val="20"/>
        </w:rPr>
      </w:pPr>
    </w:p>
    <w:p w:rsidR="002468D3" w:rsidRPr="007C5AE3" w:rsidRDefault="002468D3">
      <w:pPr>
        <w:pStyle w:val="ConsPlusNormal"/>
        <w:jc w:val="both"/>
        <w:rPr>
          <w:sz w:val="20"/>
        </w:rPr>
      </w:pPr>
    </w:p>
    <w:p w:rsidR="002468D3" w:rsidRDefault="002468D3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Pr="007C5AE3" w:rsidRDefault="006C30F2">
      <w:pPr>
        <w:pStyle w:val="ConsPlusNormal"/>
        <w:jc w:val="both"/>
        <w:rPr>
          <w:sz w:val="20"/>
        </w:rPr>
      </w:pPr>
    </w:p>
    <w:p w:rsidR="00C41127" w:rsidRPr="007C5AE3" w:rsidRDefault="00C41127">
      <w:pPr>
        <w:pStyle w:val="ConsPlusNormal"/>
        <w:jc w:val="both"/>
        <w:rPr>
          <w:sz w:val="20"/>
        </w:rPr>
      </w:pPr>
    </w:p>
    <w:p w:rsidR="00F606A5" w:rsidRPr="007C5AE3" w:rsidRDefault="00F606A5">
      <w:pPr>
        <w:pStyle w:val="ConsPlusNormal"/>
        <w:jc w:val="both"/>
        <w:rPr>
          <w:sz w:val="20"/>
        </w:rPr>
      </w:pPr>
    </w:p>
    <w:tbl>
      <w:tblPr>
        <w:tblStyle w:val="a3"/>
        <w:tblW w:w="15347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126"/>
        <w:gridCol w:w="1531"/>
        <w:gridCol w:w="2722"/>
        <w:gridCol w:w="1843"/>
        <w:gridCol w:w="992"/>
        <w:gridCol w:w="1134"/>
        <w:gridCol w:w="1489"/>
      </w:tblGrid>
      <w:tr w:rsidR="00F96E0E" w:rsidRPr="007C5AE3" w:rsidTr="00F371C3">
        <w:trPr>
          <w:trHeight w:val="276"/>
        </w:trPr>
        <w:tc>
          <w:tcPr>
            <w:tcW w:w="9889" w:type="dxa"/>
            <w:gridSpan w:val="5"/>
          </w:tcPr>
          <w:p w:rsidR="00F96E0E" w:rsidRPr="007C5AE3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sz w:val="20"/>
              </w:rPr>
              <w:br w:type="page"/>
            </w:r>
            <w:r w:rsidR="00F96E0E" w:rsidRPr="007C5AE3">
              <w:rPr>
                <w:rFonts w:ascii="Times New Roman" w:hAnsi="Times New Roman" w:cs="Times New Roman"/>
                <w:sz w:val="20"/>
              </w:rPr>
              <w:t xml:space="preserve">Сведения о недвижимом имуществе </w:t>
            </w:r>
          </w:p>
        </w:tc>
        <w:tc>
          <w:tcPr>
            <w:tcW w:w="5458" w:type="dxa"/>
            <w:gridSpan w:val="4"/>
            <w:vMerge w:val="restart"/>
          </w:tcPr>
          <w:p w:rsidR="00F96E0E" w:rsidRPr="007C5AE3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Сведения о движимом имуществе </w:t>
            </w:r>
          </w:p>
        </w:tc>
      </w:tr>
      <w:tr w:rsidR="00F96E0E" w:rsidRPr="007C5AE3" w:rsidTr="00F371C3">
        <w:trPr>
          <w:trHeight w:val="276"/>
        </w:trPr>
        <w:tc>
          <w:tcPr>
            <w:tcW w:w="3510" w:type="dxa"/>
            <w:gridSpan w:val="2"/>
          </w:tcPr>
          <w:p w:rsidR="00F96E0E" w:rsidRPr="007C5AE3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 номер &lt;5&gt;</w:t>
            </w:r>
          </w:p>
        </w:tc>
        <w:tc>
          <w:tcPr>
            <w:tcW w:w="2126" w:type="dxa"/>
            <w:vMerge w:val="restart"/>
          </w:tcPr>
          <w:p w:rsidR="00F96E0E" w:rsidRPr="007C5AE3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Техническое состояние объекта недвижимости&lt;6&gt;</w:t>
            </w:r>
          </w:p>
        </w:tc>
        <w:tc>
          <w:tcPr>
            <w:tcW w:w="1531" w:type="dxa"/>
            <w:vMerge w:val="restart"/>
          </w:tcPr>
          <w:p w:rsidR="00F96E0E" w:rsidRPr="007C5AE3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Категория земель &lt;7&gt;</w:t>
            </w:r>
          </w:p>
        </w:tc>
        <w:tc>
          <w:tcPr>
            <w:tcW w:w="2722" w:type="dxa"/>
            <w:vMerge w:val="restart"/>
          </w:tcPr>
          <w:p w:rsidR="00F96E0E" w:rsidRPr="007C5AE3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Вид разрешенного использования &lt;8&gt;</w:t>
            </w:r>
          </w:p>
        </w:tc>
        <w:tc>
          <w:tcPr>
            <w:tcW w:w="5458" w:type="dxa"/>
            <w:gridSpan w:val="4"/>
            <w:vMerge/>
          </w:tcPr>
          <w:p w:rsidR="00F96E0E" w:rsidRPr="007C5AE3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06EE" w:rsidRPr="007C5AE3" w:rsidTr="006C30F2">
        <w:trPr>
          <w:trHeight w:val="1206"/>
        </w:trPr>
        <w:tc>
          <w:tcPr>
            <w:tcW w:w="1384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vMerge/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2" w:type="dxa"/>
            <w:vMerge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Марка, модель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Год выпуска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806EE" w:rsidRPr="007C5AE3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Состав (</w:t>
            </w:r>
            <w:proofErr w:type="spellStart"/>
            <w:proofErr w:type="gramStart"/>
            <w:r w:rsidRPr="007C5AE3">
              <w:rPr>
                <w:rFonts w:ascii="Times New Roman" w:hAnsi="Times New Roman" w:cs="Times New Roman"/>
                <w:sz w:val="20"/>
              </w:rPr>
              <w:t>принадлежнос</w:t>
            </w:r>
            <w:r w:rsidR="008B6BB7" w:rsidRPr="007C5AE3">
              <w:rPr>
                <w:rFonts w:ascii="Times New Roman" w:hAnsi="Times New Roman" w:cs="Times New Roman"/>
                <w:sz w:val="20"/>
              </w:rPr>
              <w:t>-</w:t>
            </w:r>
            <w:r w:rsidRPr="007C5AE3">
              <w:rPr>
                <w:rFonts w:ascii="Times New Roman" w:hAnsi="Times New Roman" w:cs="Times New Roman"/>
                <w:sz w:val="20"/>
              </w:rPr>
              <w:t>ти</w:t>
            </w:r>
            <w:proofErr w:type="spellEnd"/>
            <w:proofErr w:type="gramEnd"/>
            <w:r w:rsidRPr="007C5AE3">
              <w:rPr>
                <w:rFonts w:ascii="Times New Roman" w:hAnsi="Times New Roman" w:cs="Times New Roman"/>
                <w:sz w:val="20"/>
              </w:rPr>
              <w:t xml:space="preserve">) имущества </w:t>
            </w:r>
          </w:p>
          <w:p w:rsidR="00D806EE" w:rsidRPr="007C5AE3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&lt;</w:t>
            </w:r>
            <w:r w:rsidR="00080A32" w:rsidRPr="007C5AE3">
              <w:rPr>
                <w:rFonts w:ascii="Times New Roman" w:hAnsi="Times New Roman" w:cs="Times New Roman"/>
                <w:sz w:val="20"/>
              </w:rPr>
              <w:t>9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D806EE" w:rsidRPr="007C5AE3" w:rsidTr="00F371C3">
        <w:tc>
          <w:tcPr>
            <w:tcW w:w="1384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26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126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31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22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843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134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489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74:10:0422006:471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921272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типография</w:t>
            </w:r>
          </w:p>
        </w:tc>
        <w:tc>
          <w:tcPr>
            <w:tcW w:w="1843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74:10:0422001:455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74:10:0000000:1212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6C1A5E" w:rsidP="006C1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2D1C1A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74:10:0422003:290</w:t>
            </w:r>
          </w:p>
        </w:tc>
        <w:tc>
          <w:tcPr>
            <w:tcW w:w="2126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под здание</w:t>
            </w:r>
            <w:r w:rsidR="00976740" w:rsidRPr="007C5AE3">
              <w:rPr>
                <w:rFonts w:ascii="Times New Roman" w:hAnsi="Times New Roman" w:cs="Times New Roman"/>
                <w:sz w:val="20"/>
              </w:rPr>
              <w:t>м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управления</w:t>
            </w:r>
          </w:p>
        </w:tc>
        <w:tc>
          <w:tcPr>
            <w:tcW w:w="1843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613BF" w:rsidRPr="007C5AE3" w:rsidTr="00F371C3">
        <w:tc>
          <w:tcPr>
            <w:tcW w:w="1384" w:type="dxa"/>
          </w:tcPr>
          <w:p w:rsidR="007613BF" w:rsidRPr="007C5AE3" w:rsidRDefault="00E500C8" w:rsidP="00E50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7613BF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7613BF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13556" w:rsidRPr="007C5AE3" w:rsidTr="00F371C3">
        <w:tc>
          <w:tcPr>
            <w:tcW w:w="1384" w:type="dxa"/>
          </w:tcPr>
          <w:p w:rsidR="00113556" w:rsidRPr="007C5AE3" w:rsidRDefault="00E500C8" w:rsidP="00E500C8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113556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113556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E500C8" w:rsidRPr="007C5AE3" w:rsidTr="00F371C3">
        <w:tc>
          <w:tcPr>
            <w:tcW w:w="1384" w:type="dxa"/>
          </w:tcPr>
          <w:p w:rsidR="00E500C8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E500C8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E500C8" w:rsidRPr="007C5AE3" w:rsidRDefault="00E500C8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E500C8" w:rsidRPr="007C5AE3" w:rsidRDefault="00E500C8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E500C8" w:rsidRPr="007C5AE3" w:rsidRDefault="00F371C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6C3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  <w:p w:rsidR="006C30F2" w:rsidRPr="007C5AE3" w:rsidRDefault="006C30F2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F60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A76B77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F60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A76B77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E053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74:10:0426003:26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производственное назначение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74:10:0501001:28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отдых(рекреация)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74:10:0503004:12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под строительство туристической базы 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4139D" w:rsidRPr="007C5AE3" w:rsidTr="00F371C3">
        <w:tc>
          <w:tcPr>
            <w:tcW w:w="1384" w:type="dxa"/>
          </w:tcPr>
          <w:p w:rsidR="0074139D" w:rsidRPr="007C5AE3" w:rsidRDefault="0074139D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74:10:0415009:58</w:t>
            </w:r>
          </w:p>
        </w:tc>
        <w:tc>
          <w:tcPr>
            <w:tcW w:w="2126" w:type="dxa"/>
          </w:tcPr>
          <w:p w:rsidR="0074139D" w:rsidRPr="007C5AE3" w:rsidRDefault="0074139D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74139D" w:rsidRDefault="0074139D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пригодно к </w:t>
            </w:r>
          </w:p>
          <w:p w:rsidR="0074139D" w:rsidRPr="007C5AE3" w:rsidRDefault="0074139D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эксплуатации</w:t>
            </w:r>
          </w:p>
        </w:tc>
        <w:tc>
          <w:tcPr>
            <w:tcW w:w="1531" w:type="dxa"/>
          </w:tcPr>
          <w:p w:rsidR="0074139D" w:rsidRDefault="0074139D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земли</w:t>
            </w:r>
          </w:p>
          <w:p w:rsidR="0074139D" w:rsidRDefault="0074139D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населенных</w:t>
            </w:r>
          </w:p>
          <w:p w:rsidR="0074139D" w:rsidRPr="007C5AE3" w:rsidRDefault="0074139D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пунктов</w:t>
            </w:r>
          </w:p>
        </w:tc>
        <w:tc>
          <w:tcPr>
            <w:tcW w:w="2722" w:type="dxa"/>
          </w:tcPr>
          <w:p w:rsidR="0074139D" w:rsidRDefault="0074139D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строительства</w:t>
            </w:r>
          </w:p>
          <w:p w:rsidR="0074139D" w:rsidRPr="007C5AE3" w:rsidRDefault="0074139D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автомойки</w:t>
            </w:r>
          </w:p>
        </w:tc>
        <w:tc>
          <w:tcPr>
            <w:tcW w:w="1843" w:type="dxa"/>
          </w:tcPr>
          <w:p w:rsidR="0074139D" w:rsidRPr="007C5AE3" w:rsidRDefault="00176D9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74139D" w:rsidRPr="007C5AE3" w:rsidRDefault="00176D9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74139D" w:rsidRPr="007C5AE3" w:rsidRDefault="00176D9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74139D" w:rsidRPr="007C5AE3" w:rsidRDefault="00176D9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C2778A" w:rsidRPr="007C5AE3" w:rsidRDefault="00C2778A">
      <w:pPr>
        <w:pStyle w:val="ConsPlusNormal"/>
        <w:jc w:val="both"/>
        <w:rPr>
          <w:sz w:val="20"/>
        </w:rPr>
      </w:pPr>
    </w:p>
    <w:p w:rsidR="008C253F" w:rsidRPr="007C5AE3" w:rsidRDefault="008C253F">
      <w:pPr>
        <w:pStyle w:val="ConsPlusNormal"/>
        <w:jc w:val="both"/>
        <w:rPr>
          <w:sz w:val="20"/>
        </w:rPr>
      </w:pPr>
    </w:p>
    <w:p w:rsidR="00394420" w:rsidRPr="007C5AE3" w:rsidRDefault="00394420">
      <w:pPr>
        <w:pStyle w:val="ConsPlusNormal"/>
        <w:jc w:val="both"/>
        <w:rPr>
          <w:sz w:val="20"/>
        </w:rPr>
      </w:pPr>
    </w:p>
    <w:p w:rsidR="0075077D" w:rsidRPr="007C5AE3" w:rsidRDefault="0075077D">
      <w:pPr>
        <w:pStyle w:val="ConsPlusNormal"/>
        <w:jc w:val="both"/>
        <w:rPr>
          <w:sz w:val="20"/>
        </w:rPr>
      </w:pPr>
    </w:p>
    <w:p w:rsidR="00C41127" w:rsidRDefault="00C41127">
      <w:pPr>
        <w:pStyle w:val="ConsPlusNormal"/>
        <w:jc w:val="both"/>
        <w:rPr>
          <w:sz w:val="20"/>
        </w:rPr>
      </w:pPr>
    </w:p>
    <w:p w:rsidR="00F606A5" w:rsidRDefault="00F606A5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52"/>
        <w:gridCol w:w="2386"/>
        <w:gridCol w:w="1930"/>
        <w:gridCol w:w="1730"/>
        <w:gridCol w:w="2049"/>
        <w:gridCol w:w="1849"/>
        <w:gridCol w:w="1816"/>
      </w:tblGrid>
      <w:tr w:rsidR="00174753" w:rsidRPr="007C5AE3" w:rsidTr="00937533">
        <w:tc>
          <w:tcPr>
            <w:tcW w:w="14312" w:type="dxa"/>
            <w:gridSpan w:val="7"/>
          </w:tcPr>
          <w:p w:rsidR="00174753" w:rsidRPr="007C5AE3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 xml:space="preserve">Сведения о </w:t>
            </w:r>
            <w:r w:rsidR="00937533" w:rsidRPr="007C5AE3">
              <w:rPr>
                <w:rFonts w:ascii="Times New Roman" w:hAnsi="Times New Roman" w:cs="Times New Roman"/>
                <w:sz w:val="20"/>
              </w:rPr>
              <w:t xml:space="preserve">правообладателях и о </w:t>
            </w:r>
            <w:r w:rsidRPr="007C5AE3">
              <w:rPr>
                <w:rFonts w:ascii="Times New Roman" w:hAnsi="Times New Roman" w:cs="Times New Roman"/>
                <w:sz w:val="20"/>
              </w:rPr>
              <w:t>правах третьих лиц на имущество</w:t>
            </w:r>
          </w:p>
        </w:tc>
      </w:tr>
      <w:tr w:rsidR="004D6260" w:rsidRPr="007C5AE3" w:rsidTr="003B32EC">
        <w:tc>
          <w:tcPr>
            <w:tcW w:w="4938" w:type="dxa"/>
            <w:gridSpan w:val="2"/>
          </w:tcPr>
          <w:p w:rsidR="00937533" w:rsidRPr="007C5AE3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договоров аренды и безвозмездного пользования</w:t>
            </w:r>
          </w:p>
        </w:tc>
        <w:tc>
          <w:tcPr>
            <w:tcW w:w="1930" w:type="dxa"/>
            <w:vMerge w:val="restart"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Наименование правообладателя &lt;11&gt;</w:t>
            </w:r>
          </w:p>
        </w:tc>
        <w:tc>
          <w:tcPr>
            <w:tcW w:w="1730" w:type="dxa"/>
            <w:vMerge w:val="restart"/>
          </w:tcPr>
          <w:p w:rsidR="00937533" w:rsidRPr="007C5AE3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Наличие ограниченного вещного права на имущество </w:t>
            </w:r>
            <w:r w:rsidR="00937533" w:rsidRPr="007C5AE3">
              <w:rPr>
                <w:rFonts w:ascii="Times New Roman" w:hAnsi="Times New Roman" w:cs="Times New Roman"/>
                <w:sz w:val="20"/>
              </w:rPr>
              <w:t xml:space="preserve">&lt;12&gt; </w:t>
            </w:r>
          </w:p>
        </w:tc>
        <w:tc>
          <w:tcPr>
            <w:tcW w:w="2049" w:type="dxa"/>
            <w:vMerge w:val="restart"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ИНН правообладателя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 xml:space="preserve"> &lt;13&gt;</w:t>
            </w:r>
          </w:p>
        </w:tc>
        <w:tc>
          <w:tcPr>
            <w:tcW w:w="1849" w:type="dxa"/>
            <w:vMerge w:val="restart"/>
          </w:tcPr>
          <w:p w:rsidR="00937533" w:rsidRPr="007C5AE3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Контактный номер телефона &lt;1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>4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  <w:tc>
          <w:tcPr>
            <w:tcW w:w="1816" w:type="dxa"/>
            <w:vMerge w:val="restart"/>
          </w:tcPr>
          <w:p w:rsidR="00937533" w:rsidRPr="007C5AE3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Адрес электронной почты &lt;1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>5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4D6260" w:rsidRPr="007C5AE3" w:rsidTr="003B32EC">
        <w:tc>
          <w:tcPr>
            <w:tcW w:w="2552" w:type="dxa"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386" w:type="dxa"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Дата окончания срока действия договора (при наличии)</w:t>
            </w:r>
          </w:p>
        </w:tc>
        <w:tc>
          <w:tcPr>
            <w:tcW w:w="1930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9" w:type="dxa"/>
            <w:vMerge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9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6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6260" w:rsidRPr="007C5AE3" w:rsidTr="003B32EC">
        <w:tc>
          <w:tcPr>
            <w:tcW w:w="2552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386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930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730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049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849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816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23</w:t>
            </w:r>
          </w:p>
        </w:tc>
      </w:tr>
      <w:tr w:rsidR="004B6404" w:rsidRPr="007C5AE3" w:rsidTr="003B32EC">
        <w:tc>
          <w:tcPr>
            <w:tcW w:w="2552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4B6404" w:rsidRPr="007C5AE3" w:rsidRDefault="00B15310" w:rsidP="00636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</w:t>
            </w:r>
            <w:r w:rsidR="006367ED">
              <w:rPr>
                <w:rFonts w:ascii="Times New Roman" w:hAnsi="Times New Roman" w:cs="Times New Roman"/>
                <w:sz w:val="20"/>
              </w:rPr>
              <w:t>3</w:t>
            </w:r>
            <w:r w:rsidRPr="007C5AE3">
              <w:rPr>
                <w:rFonts w:ascii="Times New Roman" w:hAnsi="Times New Roman" w:cs="Times New Roman"/>
                <w:sz w:val="20"/>
              </w:rPr>
              <w:t>.</w:t>
            </w:r>
            <w:r w:rsidR="006367ED">
              <w:rPr>
                <w:rFonts w:ascii="Times New Roman" w:hAnsi="Times New Roman" w:cs="Times New Roman"/>
                <w:sz w:val="20"/>
              </w:rPr>
              <w:t>08</w:t>
            </w:r>
            <w:r w:rsidRPr="007C5AE3">
              <w:rPr>
                <w:rFonts w:ascii="Times New Roman" w:hAnsi="Times New Roman" w:cs="Times New Roman"/>
                <w:sz w:val="20"/>
              </w:rPr>
              <w:t>.20</w:t>
            </w:r>
            <w:r w:rsidR="006367ED">
              <w:rPr>
                <w:rFonts w:ascii="Times New Roman" w:hAnsi="Times New Roman" w:cs="Times New Roman"/>
                <w:sz w:val="20"/>
              </w:rPr>
              <w:t>3</w:t>
            </w:r>
            <w:r w:rsidRPr="007C5AE3">
              <w:rPr>
                <w:rFonts w:ascii="Times New Roman" w:hAnsi="Times New Roman" w:cs="Times New Roman"/>
                <w:sz w:val="20"/>
              </w:rPr>
              <w:t>0г.</w:t>
            </w:r>
          </w:p>
        </w:tc>
        <w:tc>
          <w:tcPr>
            <w:tcW w:w="1930" w:type="dxa"/>
          </w:tcPr>
          <w:p w:rsidR="004B6404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4B6404" w:rsidRPr="007C5AE3" w:rsidRDefault="001C65D2" w:rsidP="001C65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4B6404" w:rsidRDefault="007556D1" w:rsidP="0017475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7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04.12.2021г.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8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04.12.2021г.</w:t>
            </w:r>
          </w:p>
        </w:tc>
        <w:tc>
          <w:tcPr>
            <w:tcW w:w="1930" w:type="dxa"/>
          </w:tcPr>
          <w:p w:rsidR="003B32EC" w:rsidRPr="007C5AE3" w:rsidRDefault="003B32EC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9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30.11.2022г.</w:t>
            </w:r>
          </w:p>
        </w:tc>
        <w:tc>
          <w:tcPr>
            <w:tcW w:w="1930" w:type="dxa"/>
          </w:tcPr>
          <w:p w:rsidR="003B32EC" w:rsidRPr="007C5AE3" w:rsidRDefault="003B32EC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2D1C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0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6367ED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1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6367ED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09.02.2021г.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2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3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4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  <w:p w:rsidR="003B32EC" w:rsidRPr="007C5AE3" w:rsidRDefault="003B32EC" w:rsidP="0054669D">
            <w:pPr>
              <w:ind w:firstLine="7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5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6C30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6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  <w:p w:rsidR="006C30F2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6C30F2" w:rsidRPr="007C5AE3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7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Катав-Ивановский муниципальный </w:t>
            </w: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8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9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F60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0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1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2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3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4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7556D1" w:rsidP="00446EE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5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446E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6D95" w:rsidRPr="007C5AE3" w:rsidTr="003B32EC">
        <w:tc>
          <w:tcPr>
            <w:tcW w:w="2552" w:type="dxa"/>
          </w:tcPr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176D95" w:rsidRDefault="00176D95" w:rsidP="00176D9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Катав-Ивановский</w:t>
            </w:r>
          </w:p>
          <w:p w:rsidR="00176D95" w:rsidRDefault="00176D95" w:rsidP="00176D9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муниципальный</w:t>
            </w:r>
          </w:p>
          <w:p w:rsidR="00176D95" w:rsidRPr="007C5AE3" w:rsidRDefault="00176D95" w:rsidP="00176D9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район</w:t>
            </w:r>
          </w:p>
        </w:tc>
        <w:tc>
          <w:tcPr>
            <w:tcW w:w="1730" w:type="dxa"/>
          </w:tcPr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176D95" w:rsidRDefault="007556D1" w:rsidP="00176D95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6" w:history="1">
              <w:r w:rsidR="00176D95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176D95" w:rsidRPr="005723D6">
              <w:rPr>
                <w:b/>
                <w:sz w:val="18"/>
                <w:szCs w:val="18"/>
              </w:rPr>
              <w:t>;</w:t>
            </w:r>
          </w:p>
          <w:p w:rsidR="00176D95" w:rsidRPr="007C5AE3" w:rsidRDefault="00176D95" w:rsidP="00176D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Pr="007C5AE3" w:rsidRDefault="00C2778A">
      <w:pPr>
        <w:pStyle w:val="ConsPlusNormal"/>
        <w:jc w:val="both"/>
        <w:rPr>
          <w:sz w:val="20"/>
        </w:rPr>
      </w:pPr>
    </w:p>
    <w:p w:rsidR="00C2778A" w:rsidRPr="007C5AE3" w:rsidRDefault="00C277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C2778A" w:rsidRPr="007C5AE3" w:rsidSect="006C30F2">
      <w:headerReference w:type="default" r:id="rId27"/>
      <w:headerReference w:type="first" r:id="rId28"/>
      <w:pgSz w:w="16838" w:h="11905" w:orient="landscape"/>
      <w:pgMar w:top="-623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6D1" w:rsidRDefault="007556D1" w:rsidP="004D0C82">
      <w:pPr>
        <w:spacing w:after="0" w:line="240" w:lineRule="auto"/>
      </w:pPr>
      <w:r>
        <w:separator/>
      </w:r>
    </w:p>
  </w:endnote>
  <w:endnote w:type="continuationSeparator" w:id="0">
    <w:p w:rsidR="007556D1" w:rsidRDefault="007556D1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6D1" w:rsidRDefault="007556D1" w:rsidP="004D0C82">
      <w:pPr>
        <w:spacing w:after="0" w:line="240" w:lineRule="auto"/>
      </w:pPr>
      <w:r>
        <w:separator/>
      </w:r>
    </w:p>
  </w:footnote>
  <w:footnote w:type="continuationSeparator" w:id="0">
    <w:p w:rsidR="007556D1" w:rsidRDefault="007556D1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" w:author="Соколова Ольга Борисовна" w:date="2019-02-13T18:12:00Z"/>
  <w:sdt>
    <w:sdtPr>
      <w:id w:val="10150928"/>
      <w:docPartObj>
        <w:docPartGallery w:val="Page Numbers (Top of Page)"/>
        <w:docPartUnique/>
      </w:docPartObj>
    </w:sdtPr>
    <w:sdtEndPr/>
    <w:sdtContent>
      <w:customXmlInsRangeEnd w:id="1"/>
      <w:p w:rsidR="0074139D" w:rsidRDefault="0074139D">
        <w:pPr>
          <w:pStyle w:val="a7"/>
          <w:jc w:val="center"/>
        </w:pPr>
      </w:p>
      <w:p w:rsidR="0074139D" w:rsidRDefault="0074139D">
        <w:pPr>
          <w:pStyle w:val="a7"/>
          <w:jc w:val="center"/>
        </w:pPr>
      </w:p>
      <w:p w:rsidR="0074139D" w:rsidRDefault="0074139D">
        <w:pPr>
          <w:pStyle w:val="a7"/>
          <w:jc w:val="center"/>
        </w:pPr>
      </w:p>
      <w:p w:rsidR="0074139D" w:rsidRDefault="0074139D">
        <w:pPr>
          <w:pStyle w:val="a7"/>
          <w:jc w:val="center"/>
        </w:pPr>
      </w:p>
      <w:p w:rsidR="0074139D" w:rsidRDefault="007556D1">
        <w:pPr>
          <w:pStyle w:val="a7"/>
          <w:jc w:val="center"/>
          <w:rPr>
            <w:ins w:id="2" w:author="Соколова Ольга Борисовна" w:date="2019-02-13T18:12:00Z"/>
          </w:rPr>
        </w:pPr>
      </w:p>
      <w:customXmlInsRangeStart w:id="3" w:author="Соколова Ольга Борисовна" w:date="2019-02-13T18:12:00Z"/>
    </w:sdtContent>
  </w:sdt>
  <w:customXmlInsRangeEnd w:id="3"/>
  <w:p w:rsidR="0074139D" w:rsidRDefault="007413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0929"/>
      <w:docPartObj>
        <w:docPartGallery w:val="Page Numbers (Top of Page)"/>
        <w:docPartUnique/>
      </w:docPartObj>
    </w:sdtPr>
    <w:sdtEndPr/>
    <w:sdtContent>
      <w:p w:rsidR="0074139D" w:rsidRDefault="007556D1">
        <w:pPr>
          <w:pStyle w:val="a7"/>
          <w:jc w:val="center"/>
        </w:pPr>
      </w:p>
    </w:sdtContent>
  </w:sdt>
  <w:p w:rsidR="0074139D" w:rsidRDefault="0074139D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2092E"/>
    <w:rsid w:val="00047316"/>
    <w:rsid w:val="000507B1"/>
    <w:rsid w:val="00053F6C"/>
    <w:rsid w:val="00060C82"/>
    <w:rsid w:val="00080A32"/>
    <w:rsid w:val="00080E69"/>
    <w:rsid w:val="00092BCB"/>
    <w:rsid w:val="000A040F"/>
    <w:rsid w:val="000B31E6"/>
    <w:rsid w:val="000B4126"/>
    <w:rsid w:val="00113556"/>
    <w:rsid w:val="001141B1"/>
    <w:rsid w:val="001423E4"/>
    <w:rsid w:val="00170D11"/>
    <w:rsid w:val="00174753"/>
    <w:rsid w:val="00176D95"/>
    <w:rsid w:val="00177288"/>
    <w:rsid w:val="001A229D"/>
    <w:rsid w:val="001B57D3"/>
    <w:rsid w:val="001C65D2"/>
    <w:rsid w:val="001D3D33"/>
    <w:rsid w:val="001D7890"/>
    <w:rsid w:val="001E29A1"/>
    <w:rsid w:val="001E3577"/>
    <w:rsid w:val="001E37AC"/>
    <w:rsid w:val="001F6A67"/>
    <w:rsid w:val="00216344"/>
    <w:rsid w:val="002327D5"/>
    <w:rsid w:val="002369E0"/>
    <w:rsid w:val="002468D3"/>
    <w:rsid w:val="00267B2F"/>
    <w:rsid w:val="0028347F"/>
    <w:rsid w:val="00285DE5"/>
    <w:rsid w:val="0029415E"/>
    <w:rsid w:val="002A5EAF"/>
    <w:rsid w:val="002D1C1A"/>
    <w:rsid w:val="00316DF7"/>
    <w:rsid w:val="0033187D"/>
    <w:rsid w:val="00333D39"/>
    <w:rsid w:val="00362EBE"/>
    <w:rsid w:val="00366F78"/>
    <w:rsid w:val="00374CC3"/>
    <w:rsid w:val="00377085"/>
    <w:rsid w:val="003833C1"/>
    <w:rsid w:val="00394420"/>
    <w:rsid w:val="003B32EC"/>
    <w:rsid w:val="003C0421"/>
    <w:rsid w:val="003E56DE"/>
    <w:rsid w:val="00400F26"/>
    <w:rsid w:val="00406913"/>
    <w:rsid w:val="00406A0A"/>
    <w:rsid w:val="00415AE8"/>
    <w:rsid w:val="00420E35"/>
    <w:rsid w:val="00422057"/>
    <w:rsid w:val="00446EE3"/>
    <w:rsid w:val="004551D8"/>
    <w:rsid w:val="00460FEF"/>
    <w:rsid w:val="004650C0"/>
    <w:rsid w:val="004B0155"/>
    <w:rsid w:val="004B6225"/>
    <w:rsid w:val="004B6404"/>
    <w:rsid w:val="004C3D72"/>
    <w:rsid w:val="004C5B2E"/>
    <w:rsid w:val="004D0C82"/>
    <w:rsid w:val="004D1552"/>
    <w:rsid w:val="004D6260"/>
    <w:rsid w:val="004E51C9"/>
    <w:rsid w:val="004F4A61"/>
    <w:rsid w:val="00511445"/>
    <w:rsid w:val="00512546"/>
    <w:rsid w:val="0052135E"/>
    <w:rsid w:val="00543912"/>
    <w:rsid w:val="0054669D"/>
    <w:rsid w:val="005C56CB"/>
    <w:rsid w:val="0062251E"/>
    <w:rsid w:val="006367ED"/>
    <w:rsid w:val="006368F5"/>
    <w:rsid w:val="006B781B"/>
    <w:rsid w:val="006C0FBB"/>
    <w:rsid w:val="006C1A5E"/>
    <w:rsid w:val="006C30F2"/>
    <w:rsid w:val="006E472D"/>
    <w:rsid w:val="00700D4F"/>
    <w:rsid w:val="007105A4"/>
    <w:rsid w:val="007113C8"/>
    <w:rsid w:val="0074139D"/>
    <w:rsid w:val="0075077D"/>
    <w:rsid w:val="007556D1"/>
    <w:rsid w:val="007613BF"/>
    <w:rsid w:val="0078315E"/>
    <w:rsid w:val="00796367"/>
    <w:rsid w:val="007A496E"/>
    <w:rsid w:val="007C5AE3"/>
    <w:rsid w:val="007E1B1D"/>
    <w:rsid w:val="007F3B6E"/>
    <w:rsid w:val="007F59CD"/>
    <w:rsid w:val="00801DB4"/>
    <w:rsid w:val="00802CC7"/>
    <w:rsid w:val="00845A33"/>
    <w:rsid w:val="008468DB"/>
    <w:rsid w:val="00865169"/>
    <w:rsid w:val="00872D23"/>
    <w:rsid w:val="008868CA"/>
    <w:rsid w:val="00890923"/>
    <w:rsid w:val="008B6BB7"/>
    <w:rsid w:val="008C253F"/>
    <w:rsid w:val="008C766C"/>
    <w:rsid w:val="00901864"/>
    <w:rsid w:val="00921272"/>
    <w:rsid w:val="00937533"/>
    <w:rsid w:val="00967703"/>
    <w:rsid w:val="00976740"/>
    <w:rsid w:val="00977958"/>
    <w:rsid w:val="00983873"/>
    <w:rsid w:val="00995414"/>
    <w:rsid w:val="009958D3"/>
    <w:rsid w:val="009A0DD8"/>
    <w:rsid w:val="009A71BA"/>
    <w:rsid w:val="009B1FA9"/>
    <w:rsid w:val="009D150C"/>
    <w:rsid w:val="009D5633"/>
    <w:rsid w:val="00A01B67"/>
    <w:rsid w:val="00A03DD4"/>
    <w:rsid w:val="00A14CB4"/>
    <w:rsid w:val="00A5006D"/>
    <w:rsid w:val="00A666A9"/>
    <w:rsid w:val="00A76B77"/>
    <w:rsid w:val="00A963AA"/>
    <w:rsid w:val="00AC3FCB"/>
    <w:rsid w:val="00AF4FD0"/>
    <w:rsid w:val="00B15310"/>
    <w:rsid w:val="00B204D8"/>
    <w:rsid w:val="00B232DB"/>
    <w:rsid w:val="00B33CB7"/>
    <w:rsid w:val="00B72A35"/>
    <w:rsid w:val="00B82851"/>
    <w:rsid w:val="00B92A99"/>
    <w:rsid w:val="00BB3881"/>
    <w:rsid w:val="00BB38F4"/>
    <w:rsid w:val="00BE611E"/>
    <w:rsid w:val="00BE6C7C"/>
    <w:rsid w:val="00C2778A"/>
    <w:rsid w:val="00C3652E"/>
    <w:rsid w:val="00C41127"/>
    <w:rsid w:val="00C50C46"/>
    <w:rsid w:val="00C91899"/>
    <w:rsid w:val="00CC1229"/>
    <w:rsid w:val="00CD25F4"/>
    <w:rsid w:val="00CD5E37"/>
    <w:rsid w:val="00CE5E98"/>
    <w:rsid w:val="00CE7E15"/>
    <w:rsid w:val="00D23A19"/>
    <w:rsid w:val="00D362B2"/>
    <w:rsid w:val="00D62F1A"/>
    <w:rsid w:val="00D806EE"/>
    <w:rsid w:val="00D83CAB"/>
    <w:rsid w:val="00D8461E"/>
    <w:rsid w:val="00D86E28"/>
    <w:rsid w:val="00DA6E2E"/>
    <w:rsid w:val="00DB4DBD"/>
    <w:rsid w:val="00DB7EB9"/>
    <w:rsid w:val="00DD12E7"/>
    <w:rsid w:val="00E053D1"/>
    <w:rsid w:val="00E23215"/>
    <w:rsid w:val="00E32446"/>
    <w:rsid w:val="00E500C8"/>
    <w:rsid w:val="00E57383"/>
    <w:rsid w:val="00E977C7"/>
    <w:rsid w:val="00EA2B76"/>
    <w:rsid w:val="00EA35AA"/>
    <w:rsid w:val="00EC2A4D"/>
    <w:rsid w:val="00F329B7"/>
    <w:rsid w:val="00F371C3"/>
    <w:rsid w:val="00F606A5"/>
    <w:rsid w:val="00F74FE5"/>
    <w:rsid w:val="00F93466"/>
    <w:rsid w:val="00F96E0E"/>
    <w:rsid w:val="00FA563A"/>
    <w:rsid w:val="00FC07F4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2B27FC-3100-4C68-B331-74AA1CE3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character" w:styleId="af3">
    <w:name w:val="Hyperlink"/>
    <w:uiPriority w:val="99"/>
    <w:rsid w:val="003B32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okatav@yandex.ru" TargetMode="External"/><Relationship Id="rId13" Type="http://schemas.openxmlformats.org/officeDocument/2006/relationships/hyperlink" Target="mailto:kiokatav@yandex.ru" TargetMode="External"/><Relationship Id="rId18" Type="http://schemas.openxmlformats.org/officeDocument/2006/relationships/hyperlink" Target="mailto:kiokatav@yandex.ru" TargetMode="External"/><Relationship Id="rId26" Type="http://schemas.openxmlformats.org/officeDocument/2006/relationships/hyperlink" Target="mailto:kiokatav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iokatav@yandex.ru" TargetMode="External"/><Relationship Id="rId7" Type="http://schemas.openxmlformats.org/officeDocument/2006/relationships/hyperlink" Target="mailto:kiokatav@yandex.ru" TargetMode="External"/><Relationship Id="rId12" Type="http://schemas.openxmlformats.org/officeDocument/2006/relationships/hyperlink" Target="mailto:kiokatav@yandex.ru" TargetMode="External"/><Relationship Id="rId17" Type="http://schemas.openxmlformats.org/officeDocument/2006/relationships/hyperlink" Target="mailto:kiokatav@yandex.ru" TargetMode="External"/><Relationship Id="rId25" Type="http://schemas.openxmlformats.org/officeDocument/2006/relationships/hyperlink" Target="mailto:kiokatav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iokatav@yandex.ru" TargetMode="External"/><Relationship Id="rId20" Type="http://schemas.openxmlformats.org/officeDocument/2006/relationships/hyperlink" Target="mailto:kiokatav@yandex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iokatav@yandex.ru" TargetMode="External"/><Relationship Id="rId24" Type="http://schemas.openxmlformats.org/officeDocument/2006/relationships/hyperlink" Target="mailto:kiokatav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iokatav@yandex.ru" TargetMode="External"/><Relationship Id="rId23" Type="http://schemas.openxmlformats.org/officeDocument/2006/relationships/hyperlink" Target="mailto:kiokatav@yandex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kiokatav@yandex.ru" TargetMode="External"/><Relationship Id="rId19" Type="http://schemas.openxmlformats.org/officeDocument/2006/relationships/hyperlink" Target="mailto:kiokatav@yandex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mailto:kiokatav@yandex.ru" TargetMode="External"/><Relationship Id="rId22" Type="http://schemas.openxmlformats.org/officeDocument/2006/relationships/hyperlink" Target="mailto:kiokatav@yandex.ru" TargetMode="External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02C73-37DD-4F8E-8A56-EEE49E3F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Колечкина</cp:lastModifiedBy>
  <cp:revision>2</cp:revision>
  <cp:lastPrinted>2020-10-13T09:25:00Z</cp:lastPrinted>
  <dcterms:created xsi:type="dcterms:W3CDTF">2020-10-26T09:43:00Z</dcterms:created>
  <dcterms:modified xsi:type="dcterms:W3CDTF">2020-10-26T09:43:00Z</dcterms:modified>
</cp:coreProperties>
</file>